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/>
        <w:snapToGrid/>
        <w:spacing w:afterLines="0" w:line="600" w:lineRule="exact"/>
        <w:ind w:left="0" w:leftChars="0" w:firstLine="0" w:firstLineChars="0"/>
        <w:jc w:val="both"/>
        <w:textAlignment w:val="auto"/>
        <w:rPr>
          <w:ins w:id="21" w:author="lenovo" w:date="2026-01-20T14:40:09Z"/>
          <w:rFonts w:hint="eastAsia" w:eastAsia="黑体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:rPrChange w:id="22" w:author="lenovo" w:date="2026-01-20T14:46:22Z">
            <w:rPr>
              <w:ins w:id="23" w:author="lenovo" w:date="2026-01-20T14:40:09Z"/>
              <w:rFonts w:hint="eastAsia" w:eastAsia="黑体" w:cs="Times New Roman"/>
              <w:b w:val="0"/>
              <w:bCs w:val="0"/>
              <w:sz w:val="32"/>
              <w:szCs w:val="32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pPrChange w:id="20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adjustRightInd/>
            <w:snapToGrid/>
            <w:spacing w:line="420" w:lineRule="exact"/>
            <w:ind w:left="0" w:leftChars="0" w:firstLine="0" w:firstLineChars="0"/>
            <w:jc w:val="both"/>
            <w:textAlignment w:val="auto"/>
          </w:pPr>
        </w:pPrChange>
      </w:pPr>
      <w:ins w:id="24" w:author="lenovo" w:date="2026-01-20T14:39:41Z">
        <w:bookmarkStart w:id="4" w:name="_GoBack"/>
        <w:r>
          <w:rPr>
            <w:rFonts w:hint="default" w:ascii="Times New Roman" w:hAnsi="Times New Roman" w:eastAsia="黑体" w:cs="Times New Roman"/>
            <w:b w:val="0"/>
            <w:bCs w:val="0"/>
            <w:color w:val="000000" w:themeColor="text1"/>
            <w:sz w:val="32"/>
            <w:szCs w:val="32"/>
            <w:highlight w:val="none"/>
            <w:lang w:val="en-US" w:eastAsia="zh-CN"/>
            <w:rPrChange w:id="25" w:author="lenovo" w:date="2026-01-20T14:46:22Z">
              <w:rPr>
                <w:rFonts w:hint="eastAsia" w:ascii="仿宋_GB2312" w:hAnsi="仿宋_GB2312" w:eastAsia="仿宋_GB2312" w:cs="仿宋_GB2312"/>
                <w:b w:val="0"/>
                <w:bCs/>
                <w:sz w:val="36"/>
                <w:highlight w:val="none"/>
                <w:lang w:val="en-US" w:eastAsia="zh-CN"/>
              </w:rPr>
            </w:rPrChange>
            <w14:textFill>
              <w14:solidFill>
                <w14:schemeClr w14:val="tx1"/>
              </w14:solidFill>
            </w14:textFill>
          </w:rPr>
          <w:t>沪国资委评价2026〕21号附件</w:t>
        </w:r>
      </w:ins>
      <w:ins w:id="27" w:author="lenovo" w:date="2026-01-20T14:40:04Z">
        <w:r>
          <w:rPr>
            <w:rFonts w:hint="eastAsia" w:eastAsia="黑体" w:cs="Times New Roman"/>
            <w:b w:val="0"/>
            <w:bCs w:val="0"/>
            <w:color w:val="000000" w:themeColor="text1"/>
            <w:sz w:val="32"/>
            <w:szCs w:val="32"/>
            <w:highlight w:val="none"/>
            <w:lang w:val="en-US" w:eastAsia="zh-CN"/>
            <w:rPrChange w:id="28" w:author="lenovo" w:date="2026-01-20T14:46:22Z">
              <w:rPr>
                <w:rFonts w:hint="eastAsia" w:eastAsia="黑体" w:cs="Times New Roman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</w:rPrChange>
            <w14:textFill>
              <w14:solidFill>
                <w14:schemeClr w14:val="tx1"/>
              </w14:solidFill>
            </w14:textFill>
          </w:rPr>
          <w:t>5</w:t>
        </w:r>
      </w:ins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/>
        <w:snapToGrid/>
        <w:spacing w:afterLines="0" w:line="600" w:lineRule="exact"/>
        <w:ind w:left="0" w:leftChars="0" w:firstLine="0" w:firstLineChars="0"/>
        <w:jc w:val="both"/>
        <w:textAlignment w:val="auto"/>
        <w:rPr>
          <w:del w:id="31" w:author="lenovo" w:date="2026-01-20T14:39:41Z"/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:rPrChange w:id="32" w:author="lenovo" w:date="2026-01-20T14:46:22Z">
            <w:rPr>
              <w:del w:id="33" w:author="lenovo" w:date="2026-01-20T14:39:41Z"/>
              <w:rFonts w:hint="eastAsia" w:ascii="仿宋_GB2312" w:hAnsi="仿宋_GB2312" w:eastAsia="仿宋_GB2312" w:cs="仿宋_GB2312"/>
              <w:b w:val="0"/>
              <w:bCs/>
              <w:sz w:val="36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pPrChange w:id="30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adjustRightInd/>
            <w:snapToGrid/>
            <w:spacing w:line="420" w:lineRule="exact"/>
            <w:ind w:left="0" w:leftChars="0" w:firstLine="0" w:firstLineChars="0"/>
            <w:jc w:val="both"/>
            <w:textAlignment w:val="auto"/>
          </w:pPr>
        </w:pPrChange>
      </w:pPr>
      <w:del w:id="34" w:author="lenovo" w:date="2026-01-20T14:39:41Z">
        <w:r>
          <w:rPr>
            <w:rFonts w:hint="default" w:ascii="Times New Roman" w:hAnsi="Times New Roman" w:eastAsia="仿宋_GB2312" w:cs="Times New Roman"/>
            <w:b w:val="0"/>
            <w:bCs w:val="0"/>
            <w:color w:val="000000" w:themeColor="text1"/>
            <w:sz w:val="32"/>
            <w:szCs w:val="32"/>
            <w:highlight w:val="none"/>
            <w:lang w:val="en-US" w:eastAsia="zh-CN"/>
            <w:rPrChange w:id="35" w:author="lenovo" w:date="2026-01-20T14:46:22Z">
              <w:rPr>
                <w:rFonts w:hint="eastAsia" w:ascii="仿宋_GB2312" w:hAnsi="仿宋_GB2312" w:eastAsia="仿宋_GB2312" w:cs="仿宋_GB2312"/>
                <w:b w:val="0"/>
                <w:bCs/>
                <w:sz w:val="36"/>
                <w:highlight w:val="none"/>
                <w:lang w:val="en-US" w:eastAsia="zh-CN"/>
              </w:rPr>
            </w:rPrChange>
            <w14:textFill>
              <w14:solidFill>
                <w14:schemeClr w14:val="tx1"/>
              </w14:solidFill>
            </w14:textFill>
          </w:rPr>
          <w:delText>附件</w:delText>
        </w:r>
      </w:del>
      <w:del w:id="37" w:author="lenovo" w:date="2026-01-20T14:39:41Z">
        <w:r>
          <w:rPr>
            <w:rFonts w:hint="default" w:ascii="Times New Roman" w:hAnsi="Times New Roman" w:eastAsia="仿宋_GB2312" w:cs="Times New Roman"/>
            <w:b w:val="0"/>
            <w:bCs w:val="0"/>
            <w:color w:val="000000" w:themeColor="text1"/>
            <w:sz w:val="32"/>
            <w:szCs w:val="32"/>
            <w:highlight w:val="none"/>
            <w:lang w:val="en-US" w:eastAsia="zh-CN"/>
            <w:rPrChange w:id="38" w:author="lenovo" w:date="2026-01-20T14:46:22Z">
              <w:rPr>
                <w:rFonts w:hint="eastAsia" w:ascii="仿宋_GB2312" w:hAnsi="仿宋_GB2312" w:eastAsia="仿宋_GB2312" w:cs="仿宋_GB2312"/>
                <w:b w:val="0"/>
                <w:bCs/>
                <w:sz w:val="36"/>
                <w:highlight w:val="none"/>
                <w:lang w:val="en-US" w:eastAsia="zh-CN"/>
              </w:rPr>
            </w:rPrChange>
            <w14:textFill>
              <w14:solidFill>
                <w14:schemeClr w14:val="tx1"/>
              </w14:solidFill>
            </w14:textFill>
          </w:rPr>
          <w:delText>5</w:delText>
        </w:r>
      </w:del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/>
        <w:snapToGrid/>
        <w:spacing w:afterLines="0" w:line="600" w:lineRule="exact"/>
        <w:ind w:left="0" w:leftChars="0" w:firstLine="0" w:firstLineChars="0"/>
        <w:jc w:val="both"/>
        <w:textAlignment w:val="auto"/>
        <w:rPr>
          <w:ins w:id="41" w:author="lenovo" w:date="2026-01-20T14:39:46Z"/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:rPrChange w:id="42" w:author="lenovo" w:date="2026-01-20T14:46:22Z">
            <w:rPr>
              <w:ins w:id="43" w:author="lenovo" w:date="2026-01-20T14:39:46Z"/>
              <w:rFonts w:hint="default" w:ascii="Times New Roman" w:hAnsi="Times New Roman" w:eastAsia="黑体" w:cs="Times New Roman"/>
              <w:b w:val="0"/>
              <w:bCs/>
              <w:sz w:val="30"/>
              <w:szCs w:val="30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40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adjustRightInd/>
            <w:snapToGrid/>
            <w:spacing w:line="420" w:lineRule="exact"/>
            <w:ind w:left="0" w:leftChars="0" w:firstLine="0" w:firstLineChars="0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/>
        <w:snapToGrid/>
        <w:spacing w:afterLines="0"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rPrChange w:id="45" w:author="lenovo" w:date="2026-01-20T14:46:22Z">
            <w:rPr>
              <w:rFonts w:hint="default" w:ascii="Times New Roman" w:hAnsi="Times New Roman" w:eastAsia="黑体" w:cs="Times New Roman"/>
              <w:b w:val="0"/>
              <w:bCs/>
              <w:sz w:val="30"/>
              <w:szCs w:val="30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44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adjustRightInd/>
            <w:snapToGrid/>
            <w:spacing w:line="420" w:lineRule="exact"/>
            <w:ind w:left="0" w:leftChars="0" w:firstLine="0" w:firstLineChars="0"/>
            <w:jc w:val="center"/>
            <w:textAlignment w:val="auto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highlight w:val="none"/>
          <w:rPrChange w:id="46" w:author="lenovo" w:date="2026-01-20T14:46:22Z">
            <w:rPr>
              <w:rFonts w:hint="default" w:ascii="Times New Roman" w:hAnsi="Times New Roman" w:eastAsia="黑体" w:cs="Times New Roman"/>
              <w:b w:val="0"/>
              <w:bCs/>
              <w:sz w:val="30"/>
              <w:szCs w:val="30"/>
              <w:highlight w:val="none"/>
            </w:rPr>
          </w:rPrChange>
          <w14:textFill>
            <w14:solidFill>
              <w14:schemeClr w14:val="tx1"/>
            </w14:solidFill>
          </w14:textFill>
        </w:rPr>
        <w:t>财务情况说明书内容提要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/>
        <w:snapToGrid/>
        <w:spacing w:afterLines="0" w:line="600" w:lineRule="exact"/>
        <w:ind w:firstLine="56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48" w:author="lenovo" w:date="2026-01-20T14:46:22Z">
            <w:rPr>
              <w:rFonts w:hint="default" w:ascii="Times New Roman" w:hAnsi="Times New Roman" w:cs="Times New Roman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47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adjustRightInd/>
            <w:snapToGrid/>
            <w:spacing w:line="420" w:lineRule="exact"/>
            <w:ind w:firstLine="560" w:firstLineChars="200"/>
            <w:jc w:val="both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adjustRightInd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50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49" w:author="lenovo" w:date="2026-01-20T14:48:36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adjustRightInd/>
            <w:snapToGrid/>
            <w:spacing w:line="420" w:lineRule="exact"/>
            <w:ind w:firstLine="480" w:firstLineChars="200"/>
            <w:jc w:val="both"/>
            <w:textAlignment w:val="auto"/>
          </w:pPr>
        </w:pPrChange>
      </w:pPr>
      <w:bookmarkStart w:id="0" w:name="_Hlk20078210"/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51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52" w:author="lenovo" w:date="2026-01-20T14:46:22Z">
            <w:rPr>
              <w:rFonts w:hint="default" w:ascii="Times New Roman" w:hAnsi="Times New Roman" w:eastAsia="仿宋_GB2312" w:cs="Times New Roman"/>
              <w:color w:val="auto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风险防控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53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等情况进行分析说明，客观反映企业运营特点及发展趋势。财务情况说明书主要包括以下内容：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55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54" w:author="lenovo" w:date="2026-01-20T14:48:36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56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一、企业基本情况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5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57" w:author="lenovo" w:date="2026-01-20T14:48:36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5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（一）企业简介、企业主营业务范围及经营规模、行业分布等情况。</w:t>
      </w:r>
    </w:p>
    <w:p>
      <w:pPr>
        <w:widowControl w:val="0"/>
        <w:shd w:val="clear"/>
        <w:tabs>
          <w:tab w:val="left" w:pos="8595"/>
        </w:tabs>
        <w:spacing w:afterLines="0" w:line="600" w:lineRule="exact"/>
        <w:ind w:firstLine="480" w:firstLineChars="200"/>
        <w:jc w:val="both"/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32"/>
          <w:szCs w:val="32"/>
          <w:highlight w:val="none"/>
          <w:lang w:eastAsia="zh-CN"/>
          <w:rPrChange w:id="61" w:author="lenovo" w:date="2026-01-20T14:46:22Z">
            <w:rPr>
              <w:rFonts w:hint="default" w:ascii="Times New Roman" w:hAnsi="Times New Roman" w:cs="Times New Roman"/>
              <w:b w:val="0"/>
              <w:bCs w:val="0"/>
              <w:color w:val="auto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pPrChange w:id="60" w:author="lenovo" w:date="2026-01-20T14:48:36Z">
          <w:pPr>
            <w:widowControl/>
            <w:shd w:val="clear"/>
            <w:tabs>
              <w:tab w:val="left" w:pos="8595"/>
            </w:tabs>
            <w:spacing w:line="420" w:lineRule="exact"/>
            <w:ind w:firstLine="480" w:firstLineChars="200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6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（二）企业户数变化、合并范围子企业户数、金融子企业、境外子企业与所属上市公司户数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:highlight w:val="none"/>
          <w:rPrChange w:id="63" w:author="lenovo" w:date="2026-01-20T14:46:22Z">
            <w:rPr>
              <w:rFonts w:hint="default" w:ascii="Times New Roman" w:hAnsi="Times New Roman" w:cs="Times New Roman"/>
              <w:b w:val="0"/>
              <w:bCs w:val="0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，未纳入合并范围户数及原因。</w:t>
      </w:r>
    </w:p>
    <w:p>
      <w:pPr>
        <w:widowControl w:val="0"/>
        <w:shd w:val="clear"/>
        <w:tabs>
          <w:tab w:val="left" w:pos="8595"/>
        </w:tabs>
        <w:spacing w:afterLines="0" w:line="600" w:lineRule="exact"/>
        <w:ind w:firstLine="48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highlight w:val="none"/>
          <w:lang w:eastAsia="zh-CN"/>
          <w:rPrChange w:id="65" w:author="lenovo" w:date="2026-01-20T14:46:22Z">
            <w:rPr>
              <w:rFonts w:hint="default" w:ascii="Times New Roman" w:hAnsi="Times New Roman" w:eastAsia="仿宋_GB2312" w:cs="Times New Roman"/>
              <w:b w:val="0"/>
              <w:bCs w:val="0"/>
              <w:color w:val="auto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pPrChange w:id="64" w:author="lenovo" w:date="2026-01-20T14:48:36Z">
          <w:pPr>
            <w:widowControl/>
            <w:shd w:val="clear"/>
            <w:tabs>
              <w:tab w:val="left" w:pos="8595"/>
            </w:tabs>
            <w:spacing w:line="420" w:lineRule="exact"/>
            <w:ind w:firstLine="480" w:firstLineChars="200"/>
          </w:pPr>
        </w:pPrChange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kern w:val="0"/>
          <w:sz w:val="32"/>
          <w:szCs w:val="32"/>
          <w:highlight w:val="none"/>
          <w:lang w:eastAsia="zh-CN"/>
          <w:rPrChange w:id="66" w:author="lenovo" w:date="2026-01-20T14:46:22Z">
            <w:rPr>
              <w:rFonts w:hint="default" w:ascii="Times New Roman" w:hAnsi="Times New Roman" w:cs="Times New Roman"/>
              <w:b w:val="0"/>
              <w:bCs w:val="0"/>
              <w:color w:val="auto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（三）企业上报财务决算数据的情况，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:rPrChange w:id="67" w:author="lenovo" w:date="2026-01-20T14:46:22Z">
            <w:rPr>
              <w:rFonts w:hint="default" w:ascii="Times New Roman" w:hAnsi="Times New Roman" w:eastAsia="仿宋_GB2312" w:cs="Times New Roman"/>
              <w:color w:val="000000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已纳入合并范围但是决算数据未单户上报</w:t>
      </w:r>
      <w:r>
        <w:rPr>
          <w:rFonts w:hint="default" w:ascii="Times New Roman" w:hAnsi="Times New Roman" w:cs="Times New Roman"/>
          <w:color w:val="000000" w:themeColor="text1"/>
          <w:kern w:val="0"/>
          <w:sz w:val="32"/>
          <w:szCs w:val="32"/>
          <w:highlight w:val="none"/>
          <w:lang w:eastAsia="zh-CN"/>
          <w:rPrChange w:id="68" w:author="lenovo" w:date="2026-01-20T14:46:22Z">
            <w:rPr>
              <w:rFonts w:hint="default" w:ascii="Times New Roman" w:hAnsi="Times New Roman" w:cs="Times New Roman"/>
              <w:color w:val="000000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:rPrChange w:id="69" w:author="lenovo" w:date="2026-01-20T14:46:22Z">
            <w:rPr>
              <w:rFonts w:hint="default" w:ascii="Times New Roman" w:hAnsi="Times New Roman" w:eastAsia="仿宋_GB2312" w:cs="Times New Roman"/>
              <w:color w:val="000000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企业名称及原因</w:t>
      </w:r>
      <w:r>
        <w:rPr>
          <w:rFonts w:hint="default" w:ascii="Times New Roman" w:hAnsi="Times New Roman" w:cs="Times New Roman"/>
          <w:color w:val="000000" w:themeColor="text1"/>
          <w:kern w:val="0"/>
          <w:sz w:val="32"/>
          <w:szCs w:val="32"/>
          <w:highlight w:val="none"/>
          <w:lang w:eastAsia="zh-CN"/>
          <w:rPrChange w:id="70" w:author="lenovo" w:date="2026-01-20T14:46:22Z">
            <w:rPr>
              <w:rFonts w:hint="default" w:ascii="Times New Roman" w:hAnsi="Times New Roman" w:cs="Times New Roman"/>
              <w:color w:val="000000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7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71" w:author="lenovo" w:date="2026-01-20T14:48:36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73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lang w:val="en-US" w:eastAsia="zh-CN"/>
          <w:rPrChange w:id="74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7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）企业上交税费情况分析。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shd w:val="clear" w:color="FFFFFF" w:fill="D9D9D9"/>
          <w:rPrChange w:id="77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shd w:val="clear" w:color="FFFFFF" w:fill="D9D9D9"/>
            </w:rPr>
          </w:rPrChange>
          <w14:textFill>
            <w14:solidFill>
              <w14:schemeClr w14:val="tx1"/>
            </w14:solidFill>
          </w14:textFill>
        </w:rPr>
        <w:pPrChange w:id="76" w:author="lenovo" w:date="2026-01-20T14:48:36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7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lang w:val="en-US" w:eastAsia="zh-CN"/>
          <w:rPrChange w:id="79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80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）企业职工人数及人工成本、薪酬水平等基本情况。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82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81" w:author="lenovo" w:date="2026-01-20T14:48:36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83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二、财务状况分析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8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84" w:author="lenovo" w:date="2026-01-20T14:48:36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86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（一）企业年末资产情况、资产结构分析、年度变动情况及原因分析。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8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87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8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（二）企业年末负债情况、负债结构分析、年度变动情况及原因分析。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rPrChange w:id="91" w:author="lenovo" w:date="2026-01-20T14:46:22Z">
            <w:rPr>
              <w:rFonts w:hint="default" w:ascii="Times New Roman" w:hAnsi="Times New Roman" w:eastAsia="仿宋_GB2312" w:cs="Times New Roman"/>
              <w:color w:val="auto"/>
              <w:kern w:val="0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90" w:author="lenovo" w:date="2026-01-20T14:46:50Z">
          <w:pPr>
            <w:keepNext w:val="0"/>
            <w:keepLines w:val="0"/>
            <w:pageBreakBefore w:val="0"/>
            <w:widowControl/>
            <w:shd w:val="clear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9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（三）企业年末所有者权益情况、所有者权益结构分析、年度变动情况及原因分析。其中所有者权益变动情况分析包括：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rPrChange w:id="93" w:author="lenovo" w:date="2026-01-20T14:46:22Z">
            <w:rPr>
              <w:rFonts w:hint="default" w:ascii="Times New Roman" w:hAnsi="Times New Roman" w:eastAsia="仿宋_GB2312" w:cs="Times New Roman"/>
              <w:color w:val="auto"/>
              <w:kern w:val="0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合并范围变化、重要前期差错更正</w:t>
      </w:r>
      <w:r>
        <w:rPr>
          <w:rFonts w:hint="default" w:ascii="Times New Roman" w:hAnsi="Times New Roman" w:cs="Times New Roman"/>
          <w:color w:val="000000" w:themeColor="text1"/>
          <w:kern w:val="0"/>
          <w:sz w:val="32"/>
          <w:szCs w:val="32"/>
          <w:highlight w:val="none"/>
          <w:lang w:eastAsia="zh-CN"/>
          <w:rPrChange w:id="94" w:author="lenovo" w:date="2026-01-20T14:46:22Z">
            <w:rPr>
              <w:rFonts w:hint="default" w:ascii="Times New Roman" w:hAnsi="Times New Roman" w:cs="Times New Roman"/>
              <w:color w:val="auto"/>
              <w:kern w:val="0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等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9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影响年初所有者权益（或股东权益）的变动情况及原因、所有者权益（或股东权益）本年初与上年末因其他原因变动情况及原因、所有者权益（或股东权益）本年度内经营因素增减情况及原因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lang w:eastAsia="zh-CN"/>
          <w:rPrChange w:id="96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rPrChange w:id="97" w:author="lenovo" w:date="2026-01-20T14:46:22Z">
            <w:rPr>
              <w:rFonts w:hint="default" w:ascii="Times New Roman" w:hAnsi="Times New Roman" w:eastAsia="仿宋_GB2312" w:cs="Times New Roman"/>
              <w:color w:val="auto"/>
              <w:kern w:val="0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期初未分配利润调整事项应逐项说明。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9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98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00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（四）国有资本保值增值情况分析。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0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01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03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（五）企业资产负债率及变动情况分析，债务风险及偿债能力分析。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05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04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06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三、生产经营情况分析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0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07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0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（一）本年度企业总体生产经营成果及变动情况分析，宏观经济政策产生的影响。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11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10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1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盈利结构分析。按各业务板块分析本年度生产经营情况，包括主要产品的产量、业务营业量、销售量（出口额、进口额）的增减变化和原因分析，各主要业务板块收入及毛利占企业集团总收入的比重，各业务板块效益贡献情况，所处行业中的地位及发展趋势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14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13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1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（三）生产经营中面临的困难与挑战。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17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16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1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（四）企业境外投资规模、投资领域、境外投资收益及变化分析；境外投资风险及防范机制分析。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20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19" w:author="lenovo" w:date="2026-01-20T14:48:31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21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四、企业经济效益分析</w:t>
      </w:r>
    </w:p>
    <w:p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123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22" w:author="lenovo" w:date="2026-01-20T14:48:31Z">
          <w:pPr>
            <w:pStyle w:val="7"/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bookmarkStart w:id="1" w:name="_Hlk19697418"/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124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（一）企业盈利能力分析，企业经济效益增减变动的主要原因分析。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26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25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27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（二）成本费用变动的主要因素，包括原材料费用、能源费用、工资性支出、借款利率调整对效益的影响。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2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28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30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（三）税赋调整对效益的影响，包括有关税种和税率调整、享受税收优惠政策退税返还等。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3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31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33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（四）会计政策、会计估计变更的原因及其对效益的影响。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3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34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36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（五）本年度房地产开发、高风险业务投资及损益情况，包括：委托理财、股票投资、基金投资、金融衍生业务，分析对企业效益及财务风险的影响程度。</w:t>
      </w:r>
    </w:p>
    <w:bookmarkEnd w:id="1"/>
    <w:p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138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37" w:author="lenovo" w:date="2026-01-20T14:48:31Z">
          <w:pPr>
            <w:pStyle w:val="7"/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bookmarkStart w:id="2" w:name="_Hlk19697430"/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139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（六）亏损企业户数、亏损面、亏损额及原因。</w:t>
      </w:r>
    </w:p>
    <w:p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141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40" w:author="lenovo" w:date="2026-01-20T14:48:31Z">
          <w:pPr>
            <w:pStyle w:val="7"/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rPrChange w:id="142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（七）企业净资产收益率、总资产报酬率等盈利能力相关指标的年度间对比分析和行业对标。</w:t>
      </w:r>
    </w:p>
    <w:bookmarkEnd w:id="2"/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44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43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4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（八）非经营性损益对公司盈利能力的影响。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668" w:firstLineChars="209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:rPrChange w:id="147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pPrChange w:id="146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lang w:eastAsia="zh-CN"/>
          <w:rPrChange w:id="148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（九）</w:t>
      </w:r>
      <w:r>
        <w:rPr>
          <w:rFonts w:hint="default" w:ascii="Times New Roman" w:hAnsi="Times New Roman" w:cs="Times New Roman"/>
          <w:color w:val="000000" w:themeColor="text1"/>
          <w:spacing w:val="-6"/>
          <w:sz w:val="32"/>
          <w:szCs w:val="32"/>
          <w:highlight w:val="none"/>
          <w:lang w:eastAsia="zh-CN"/>
          <w:rPrChange w:id="149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财务决算与</w:t>
      </w:r>
      <w:r>
        <w:rPr>
          <w:rFonts w:hint="default" w:ascii="Times New Roman" w:hAnsi="Times New Roman" w:cs="Times New Roman"/>
          <w:color w:val="000000" w:themeColor="text1"/>
          <w:spacing w:val="-6"/>
          <w:sz w:val="32"/>
          <w:szCs w:val="32"/>
          <w:highlight w:val="none"/>
          <w:lang w:val="en-US" w:eastAsia="zh-CN"/>
          <w:rPrChange w:id="150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12月动态监测数据主要指标差异原因分析。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eastAsia="zh-CN"/>
          <w:rPrChange w:id="152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pPrChange w:id="151" w:author="lenovo" w:date="2026-01-20T14:48:31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53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五、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eastAsia="zh-CN"/>
          <w:rPrChange w:id="154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债务风险分析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56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55" w:author="lenovo" w:date="2026-01-20T14:48:31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57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lang w:eastAsia="zh-CN"/>
          <w:rPrChange w:id="158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企业有息负债规模、负债规模、资产负债率变化情况，分析企业债务风险情况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5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eastAsia="zh-CN"/>
          <w:rPrChange w:id="161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pPrChange w:id="160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lang w:eastAsia="zh-CN"/>
          <w:rPrChange w:id="162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（二）高负债子企业有息负债规模、负债规模、资产负债率变化情况，说明对高负债子企业压降杠杆工作情况，分析高负债子企业债务风险情况。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64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63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eastAsia="zh-CN"/>
          <w:rPrChange w:id="165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六、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66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现金流量分析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6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67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6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（一）经营、投资、筹资活动产生的现金流入和流出情况。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71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70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autoSpaceDE w:val="0"/>
            <w:autoSpaceDN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7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74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73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7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（三）对企业本年度现金流产生重大影响的事项说明。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tabs>
          <w:tab w:val="left" w:pos="8595"/>
        </w:tabs>
        <w:kinsoku/>
        <w:wordWrap/>
        <w:overflowPunct/>
        <w:topLinePunct w:val="0"/>
        <w:bidi w:val="0"/>
        <w:adjustRightInd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eastAsia="zh-CN"/>
          <w:rPrChange w:id="177" w:author="lenovo" w:date="2026-01-20T14:46:22Z">
            <w:rPr>
              <w:rFonts w:hint="default" w:ascii="Times New Roman" w:hAnsi="Times New Roman" w:eastAsia="黑体" w:cs="Times New Roman"/>
              <w:color w:val="auto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pPrChange w:id="176" w:author="lenovo" w:date="2026-01-20T14:46:50Z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adjustRightInd/>
            <w:snapToGrid/>
            <w:spacing w:line="440" w:lineRule="exact"/>
            <w:ind w:firstLine="480" w:firstLineChars="200"/>
            <w:jc w:val="both"/>
            <w:textAlignment w:val="auto"/>
          </w:pPr>
        </w:pPrChange>
      </w:pPr>
      <w:r>
        <w:rPr>
          <w:rFonts w:hint="eastAsia" w:eastAsia="黑体" w:cs="Times New Roman"/>
          <w:color w:val="000000" w:themeColor="text1"/>
          <w:sz w:val="32"/>
          <w:szCs w:val="32"/>
          <w:highlight w:val="none"/>
          <w:lang w:val="en-US" w:eastAsia="zh-CN"/>
          <w:rPrChange w:id="178" w:author="lenovo" w:date="2026-01-20T14:46:22Z">
            <w:rPr>
              <w:rFonts w:hint="eastAsia" w:eastAsia="黑体" w:cs="Times New Roman"/>
              <w:color w:val="auto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七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:rPrChange w:id="179" w:author="lenovo" w:date="2026-01-20T14:46:22Z">
            <w:rPr>
              <w:rFonts w:hint="default" w:ascii="Times New Roman" w:hAnsi="Times New Roman" w:eastAsia="黑体" w:cs="Times New Roman"/>
              <w:color w:val="auto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eastAsia="zh-CN"/>
          <w:rPrChange w:id="180" w:author="lenovo" w:date="2026-01-20T14:46:22Z">
            <w:rPr>
              <w:rFonts w:hint="default" w:ascii="Times New Roman" w:hAnsi="Times New Roman" w:eastAsia="黑体" w:cs="Times New Roman"/>
              <w:color w:val="auto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未纳入合并范围子企业（资产）情况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adjustRightInd/>
        <w:snapToGrid/>
        <w:spacing w:afterLines="0" w:line="600" w:lineRule="exact"/>
        <w:ind w:firstLine="48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:rPrChange w:id="182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pPrChange w:id="181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adjustRightInd/>
            <w:snapToGrid/>
            <w:spacing w:line="440" w:lineRule="exact"/>
            <w:ind w:firstLine="480" w:firstLineChars="200"/>
            <w:jc w:val="both"/>
            <w:textAlignment w:val="auto"/>
          </w:pPr>
        </w:pPrChange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:rPrChange w:id="183" w:author="lenovo" w:date="2026-01-20T14:46:22Z">
            <w:rPr>
              <w:rFonts w:hint="default" w:ascii="Times New Roman" w:hAnsi="Times New Roman" w:eastAsia="仿宋_GB2312" w:cs="Times New Roman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对未纳入合并范围子企业（资产）的管理情况、当年发生的重大事项、存在的风险进行详细说明和分析。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85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84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textAlignment w:val="auto"/>
          </w:pPr>
        </w:pPrChange>
      </w:pPr>
      <w:r>
        <w:rPr>
          <w:rFonts w:hint="eastAsia" w:eastAsia="黑体" w:cs="Times New Roman"/>
          <w:color w:val="000000" w:themeColor="text1"/>
          <w:sz w:val="32"/>
          <w:szCs w:val="32"/>
          <w:highlight w:val="none"/>
          <w:lang w:val="en-US" w:eastAsia="zh-CN"/>
          <w:rPrChange w:id="186" w:author="lenovo" w:date="2026-01-20T14:46:22Z">
            <w:rPr>
              <w:rFonts w:hint="eastAsia" w:eastAsia="黑体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八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187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、重大事项分析说明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8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188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90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（一）重要专项工作完成情况。例如服务国家重要战略、做出突出社会贡献、深化国企改革、企业低效无效资产清理情况等。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shd w:val="clear" w:color="FFFFFF" w:fill="D9D9D9"/>
          <w:rPrChange w:id="192" w:author="lenovo" w:date="2026-01-20T14:46:22Z">
            <w:rPr>
              <w:rFonts w:hint="default" w:ascii="Times New Roman" w:hAnsi="Times New Roman" w:cs="Times New Roman"/>
              <w:sz w:val="24"/>
              <w:highlight w:val="none"/>
              <w:shd w:val="clear" w:color="FFFFFF" w:fill="D9D9D9"/>
            </w:rPr>
          </w:rPrChange>
          <w14:textFill>
            <w14:solidFill>
              <w14:schemeClr w14:val="tx1"/>
            </w14:solidFill>
          </w14:textFill>
        </w:rPr>
        <w:pPrChange w:id="191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93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（二）财务重大事项说明。包括对企业利润分配、资产重组、债务重组、兼并收购、改制上市、重大投融资、重大资产处置、股权（产权）转让及资产损失情况、大额套期保值业务情况、融资性贸易业务和</w:t>
      </w:r>
      <w:del w:id="194" w:author="lenovo" w:date="2026-01-20T14:48:16Z">
        <w:r>
          <w:rPr>
            <w:rFonts w:hint="default" w:ascii="Times New Roman" w:hAnsi="Times New Roman" w:cs="Times New Roman"/>
            <w:color w:val="000000" w:themeColor="text1"/>
            <w:sz w:val="32"/>
            <w:szCs w:val="32"/>
            <w:highlight w:val="none"/>
            <w:rPrChange w:id="195" w:author="lenovo" w:date="2026-01-20T14:46:22Z">
              <w:rPr>
                <w:rFonts w:hint="default" w:ascii="Times New Roman" w:hAnsi="Times New Roman" w:cs="Times New Roman"/>
                <w:sz w:val="24"/>
                <w:highlight w:val="none"/>
              </w:rPr>
            </w:rPrChange>
            <w14:textFill>
              <w14:solidFill>
                <w14:schemeClr w14:val="tx1"/>
              </w14:solidFill>
            </w14:textFill>
          </w:rPr>
          <w:delText>“</w:delText>
        </w:r>
      </w:del>
      <w:ins w:id="197" w:author="lenovo" w:date="2026-01-20T14:48:16Z">
        <w:r>
          <w:rPr>
            <w:rFonts w:hint="eastAsia" w:cs="Times New Roman"/>
            <w:color w:val="000000" w:themeColor="text1"/>
            <w:sz w:val="32"/>
            <w:szCs w:val="32"/>
            <w:highlight w:val="none"/>
            <w:lang w:eastAsia="zh-CN"/>
            <w14:textFill>
              <w14:solidFill>
                <w14:schemeClr w14:val="tx1"/>
              </w14:solidFill>
            </w14:textFill>
          </w:rPr>
          <w:t>“</w:t>
        </w:r>
      </w:ins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19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空转</w:t>
      </w:r>
      <w:del w:id="199" w:author="lenovo" w:date="2026-01-20T14:48:25Z">
        <w:r>
          <w:rPr>
            <w:rFonts w:hint="default" w:ascii="Times New Roman" w:hAnsi="Times New Roman" w:cs="Times New Roman"/>
            <w:color w:val="000000" w:themeColor="text1"/>
            <w:sz w:val="32"/>
            <w:szCs w:val="32"/>
            <w:highlight w:val="none"/>
            <w:rPrChange w:id="200" w:author="lenovo" w:date="2026-01-20T14:46:22Z">
              <w:rPr>
                <w:rFonts w:hint="default" w:ascii="Times New Roman" w:hAnsi="Times New Roman" w:cs="Times New Roman"/>
                <w:sz w:val="24"/>
                <w:highlight w:val="none"/>
              </w:rPr>
            </w:rPrChange>
            <w14:textFill>
              <w14:solidFill>
                <w14:schemeClr w14:val="tx1"/>
              </w14:solidFill>
            </w14:textFill>
          </w:rPr>
          <w:delText>”</w:delText>
        </w:r>
      </w:del>
      <w:ins w:id="202" w:author="lenovo" w:date="2026-01-20T14:48:25Z">
        <w:r>
          <w:rPr>
            <w:rFonts w:hint="eastAsia" w:cs="Times New Roman"/>
            <w:color w:val="000000" w:themeColor="text1"/>
            <w:sz w:val="32"/>
            <w:szCs w:val="32"/>
            <w:highlight w:val="none"/>
            <w:lang w:eastAsia="zh-CN"/>
            <w14:textFill>
              <w14:solidFill>
                <w14:schemeClr w14:val="tx1"/>
              </w14:solidFill>
            </w14:textFill>
          </w:rPr>
          <w:t>”</w:t>
        </w:r>
      </w:ins>
      <w:del w:id="203" w:author="lenovo" w:date="2026-01-20T14:48:16Z">
        <w:r>
          <w:rPr>
            <w:rFonts w:hint="eastAsia" w:ascii="仿宋_GB2312" w:hAnsi="仿宋_GB2312" w:cs="仿宋_GB2312"/>
            <w:color w:val="000000" w:themeColor="text1"/>
            <w:sz w:val="32"/>
            <w:szCs w:val="32"/>
            <w:highlight w:val="none"/>
            <w:rPrChange w:id="204" w:author="lenovo" w:date="2026-01-20T14:48:13Z">
              <w:rPr>
                <w:rFonts w:hint="default" w:ascii="Times New Roman" w:hAnsi="Times New Roman" w:cs="Times New Roman"/>
                <w:sz w:val="24"/>
                <w:highlight w:val="none"/>
              </w:rPr>
            </w:rPrChange>
            <w14:textFill>
              <w14:solidFill>
                <w14:schemeClr w14:val="tx1"/>
              </w14:solidFill>
            </w14:textFill>
          </w:rPr>
          <w:delText>“</w:delText>
        </w:r>
      </w:del>
      <w:ins w:id="206" w:author="lenovo" w:date="2026-01-20T14:48:16Z">
        <w:r>
          <w:rPr>
            <w:rFonts w:hint="eastAsia" w:ascii="仿宋_GB2312" w:hAnsi="仿宋_GB2312" w:cs="仿宋_GB2312"/>
            <w:color w:val="000000" w:themeColor="text1"/>
            <w:sz w:val="32"/>
            <w:szCs w:val="32"/>
            <w:highlight w:val="none"/>
            <w:lang w:eastAsia="zh-CN"/>
            <w14:textFill>
              <w14:solidFill>
                <w14:schemeClr w14:val="tx1"/>
              </w14:solidFill>
            </w14:textFill>
          </w:rPr>
          <w:t>“</w:t>
        </w:r>
      </w:ins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07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走单</w:t>
      </w:r>
      <w:del w:id="208" w:author="lenovo" w:date="2026-01-20T14:48:25Z">
        <w:r>
          <w:rPr>
            <w:rFonts w:hint="eastAsia" w:ascii="仿宋_GB2312" w:hAnsi="仿宋_GB2312" w:cs="仿宋_GB2312"/>
            <w:color w:val="000000" w:themeColor="text1"/>
            <w:sz w:val="32"/>
            <w:szCs w:val="32"/>
            <w:highlight w:val="none"/>
            <w:rPrChange w:id="209" w:author="lenovo" w:date="2026-01-20T14:48:22Z">
              <w:rPr>
                <w:rFonts w:hint="default" w:ascii="Times New Roman" w:hAnsi="Times New Roman" w:cs="Times New Roman"/>
                <w:sz w:val="24"/>
                <w:highlight w:val="none"/>
              </w:rPr>
            </w:rPrChange>
            <w14:textFill>
              <w14:solidFill>
                <w14:schemeClr w14:val="tx1"/>
              </w14:solidFill>
            </w14:textFill>
          </w:rPr>
          <w:delText>”</w:delText>
        </w:r>
      </w:del>
      <w:ins w:id="211" w:author="lenovo" w:date="2026-01-20T14:48:25Z">
        <w:r>
          <w:rPr>
            <w:rFonts w:hint="eastAsia" w:ascii="仿宋_GB2312" w:hAnsi="仿宋_GB2312" w:cs="仿宋_GB2312"/>
            <w:color w:val="000000" w:themeColor="text1"/>
            <w:sz w:val="32"/>
            <w:szCs w:val="32"/>
            <w:highlight w:val="none"/>
            <w:lang w:eastAsia="zh-CN"/>
            <w14:textFill>
              <w14:solidFill>
                <w14:schemeClr w14:val="tx1"/>
              </w14:solidFill>
            </w14:textFill>
          </w:rPr>
          <w:t>”</w:t>
        </w:r>
      </w:ins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1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等虚假贸易业务情况等重大事项进行详细说明和分析。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14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13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eastAsia" w:eastAsia="黑体" w:cs="Times New Roman"/>
          <w:color w:val="000000" w:themeColor="text1"/>
          <w:sz w:val="32"/>
          <w:szCs w:val="32"/>
          <w:highlight w:val="none"/>
          <w:lang w:val="en-US" w:eastAsia="zh-CN"/>
          <w:rPrChange w:id="215" w:author="lenovo" w:date="2026-01-20T14:46:22Z">
            <w:rPr>
              <w:rFonts w:hint="eastAsia" w:eastAsia="黑体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九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216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、企业财务管理情况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1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17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19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（一）集团本部财务人才队伍建设情况，包括中高级职称财务人员占比等。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21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20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22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（二）集团财务管控情况，包括资金管理模式、资金集中度，全面预算管理执行情况、预算偏离度等。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24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23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2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（三）集团财务信息化系统投入情况。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227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26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2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（四）企业财务会计决算工作的问题和改进计划。</w:t>
      </w:r>
    </w:p>
    <w:p>
      <w:pPr>
        <w:keepNext w:val="0"/>
        <w:keepLines w:val="0"/>
        <w:pageBreakBefore w:val="0"/>
        <w:widowControl w:val="0"/>
        <w:shd w:val="clear"/>
        <w:tabs>
          <w:tab w:val="left" w:pos="8595"/>
        </w:tabs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230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29" w:author="lenovo" w:date="2026-01-20T14:46:50Z">
          <w:pPr>
            <w:keepNext w:val="0"/>
            <w:keepLines w:val="0"/>
            <w:pageBreakBefore w:val="0"/>
            <w:widowControl w:val="0"/>
            <w:shd w:val="clear"/>
            <w:tabs>
              <w:tab w:val="left" w:pos="8595"/>
            </w:tabs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:rPrChange w:id="231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232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、风险及内控管理情况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snapToGrid/>
        <w:spacing w:afterLines="0" w:line="60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34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33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autoSpaceDE w:val="0"/>
            <w:autoSpaceDN w:val="0"/>
            <w:bidi w:val="0"/>
            <w:snapToGrid/>
            <w:spacing w:line="440" w:lineRule="exact"/>
            <w:ind w:firstLine="480" w:firstLineChars="200"/>
            <w:jc w:val="left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35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（一）风险治理和内控管理的组织架构及相关职能部门运转情况。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snapToGrid/>
        <w:spacing w:afterLines="0" w:line="600" w:lineRule="exact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37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36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autoSpaceDE w:val="0"/>
            <w:autoSpaceDN w:val="0"/>
            <w:bidi w:val="0"/>
            <w:snapToGrid/>
            <w:spacing w:line="440" w:lineRule="exact"/>
            <w:ind w:firstLine="480" w:firstLineChars="200"/>
            <w:jc w:val="left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38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（二）风险和内控管理制度及实施情况。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40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39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line="440" w:lineRule="exact"/>
            <w:ind w:firstLine="480" w:firstLineChars="200"/>
            <w:textAlignment w:val="auto"/>
          </w:pPr>
        </w:pPrChange>
      </w:pPr>
      <w:bookmarkStart w:id="3" w:name="_Hlk20078438"/>
      <w:r>
        <w:rPr>
          <w:rFonts w:hint="default" w:ascii="Times New Roman" w:hAnsi="Times New Roman" w:eastAsia="黑体" w:cs="Times New Roman"/>
          <w:color w:val="000000" w:themeColor="text1"/>
          <w:kern w:val="2"/>
          <w:sz w:val="32"/>
          <w:szCs w:val="32"/>
          <w:highlight w:val="none"/>
          <w:rPrChange w:id="241" w:author="lenovo" w:date="2026-01-20T14:46:22Z">
            <w:rPr>
              <w:rFonts w:hint="default" w:ascii="Times New Roman" w:hAnsi="Times New Roman" w:eastAsia="黑体" w:cs="Times New Roman"/>
              <w:kern w:val="2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十</w:t>
      </w:r>
      <w:r>
        <w:rPr>
          <w:rFonts w:hint="eastAsia" w:eastAsia="黑体" w:cs="Times New Roman"/>
          <w:color w:val="000000" w:themeColor="text1"/>
          <w:kern w:val="2"/>
          <w:sz w:val="32"/>
          <w:szCs w:val="32"/>
          <w:highlight w:val="none"/>
          <w:lang w:eastAsia="zh-CN"/>
          <w:rPrChange w:id="242" w:author="lenovo" w:date="2026-01-20T14:46:22Z">
            <w:rPr>
              <w:rFonts w:hint="eastAsia" w:eastAsia="黑体" w:cs="Times New Roman"/>
              <w:kern w:val="2"/>
              <w:sz w:val="24"/>
              <w:highlight w:val="none"/>
              <w:lang w:eastAsia="zh-CN"/>
            </w:rPr>
          </w:rPrChange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黑体" w:cs="Times New Roman"/>
          <w:color w:val="000000" w:themeColor="text1"/>
          <w:kern w:val="2"/>
          <w:sz w:val="32"/>
          <w:szCs w:val="32"/>
          <w:highlight w:val="none"/>
          <w:rPrChange w:id="243" w:author="lenovo" w:date="2026-01-20T14:46:22Z">
            <w:rPr>
              <w:rFonts w:hint="default" w:ascii="Times New Roman" w:hAnsi="Times New Roman" w:eastAsia="黑体" w:cs="Times New Roman"/>
              <w:kern w:val="2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、财务会计决算工作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rPrChange w:id="244" w:author="lenovo" w:date="2026-01-20T14:46:22Z">
            <w:rPr>
              <w:rFonts w:hint="default" w:ascii="Times New Roman" w:hAnsi="Times New Roman" w:eastAsia="黑体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建议</w:t>
      </w:r>
      <w:bookmarkEnd w:id="3"/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napToGrid/>
        <w:spacing w:after="0" w:afterLines="0" w:line="600" w:lineRule="exact"/>
        <w:ind w:firstLine="480" w:firstLineChars="200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46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pPrChange w:id="245" w:author="lenovo" w:date="2026-01-20T14:46:50Z">
          <w:pPr>
            <w:keepNext w:val="0"/>
            <w:keepLines w:val="0"/>
            <w:pageBreakBefore w:val="0"/>
            <w:widowControl w:val="0"/>
            <w:shd w:val="clear"/>
            <w:kinsoku/>
            <w:wordWrap/>
            <w:overflowPunct/>
            <w:topLinePunct w:val="0"/>
            <w:bidi w:val="0"/>
            <w:snapToGrid/>
            <w:spacing w:after="190" w:afterLines="50" w:line="440" w:lineRule="exact"/>
            <w:ind w:firstLine="480" w:firstLineChars="200"/>
            <w:textAlignment w:val="auto"/>
          </w:pPr>
        </w:pPrChange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highlight w:val="none"/>
          <w:rPrChange w:id="247" w:author="lenovo" w:date="2026-01-20T14:46:22Z">
            <w:rPr>
              <w:rFonts w:hint="default" w:ascii="Times New Roman" w:hAnsi="Times New Roman" w:cs="Times New Roman"/>
              <w:sz w:val="24"/>
              <w:highlight w:val="none"/>
            </w:rPr>
          </w:rPrChange>
          <w14:textFill>
            <w14:solidFill>
              <w14:schemeClr w14:val="tx1"/>
            </w14:solidFill>
          </w14:textFill>
        </w:rPr>
        <w:t>对国有企业财务会计决算工作的有关建议，包括报表内容、软件系统、报送审核流程、培训指导及其他方面。</w:t>
      </w:r>
    </w:p>
    <w:bookmarkEnd w:id="0"/>
    <w:p>
      <w:pPr>
        <w:widowControl w:val="0"/>
        <w:spacing w:afterLines="0" w:line="600" w:lineRule="exact"/>
        <w:rPr>
          <w:rFonts w:hint="default" w:ascii="Times New Roman" w:hAnsi="Times New Roman" w:cs="Times New Roman"/>
          <w:color w:val="000000" w:themeColor="text1"/>
          <w:sz w:val="32"/>
          <w:szCs w:val="32"/>
          <w:rPrChange w:id="249" w:author="lenovo" w:date="2026-01-20T14:46:22Z">
            <w:rPr>
              <w:rFonts w:hint="default" w:ascii="Times New Roman" w:hAnsi="Times New Roman" w:cs="Times New Roman"/>
            </w:rPr>
          </w:rPrChange>
          <w14:textFill>
            <w14:solidFill>
              <w14:schemeClr w14:val="tx1"/>
            </w14:solidFill>
          </w14:textFill>
        </w:rPr>
        <w:pPrChange w:id="248" w:author="lenovo" w:date="2026-01-20T14:46:50Z">
          <w:pPr/>
        </w:pPrChange>
      </w:pPr>
    </w:p>
    <w:bookmarkEnd w:id="4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2041" w:right="1531" w:bottom="2041" w:left="1531" w:header="851" w:footer="1587" w:gutter="0"/>
      <w:pgNumType w:fmt="decimal"/>
      <w:cols w:space="720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AE6AED-F22E-48B6-8336-F13EB1940F1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  <w:embedRegular r:id="rId2" w:fontKey="{E9690518-037D-4FD2-8421-6576495FEEA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613930D-9A07-4FD5-9F4B-E6274305273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D22B33B-2AF7-436C-832A-9C75F29BB4B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0" w:firstLineChars="0"/>
    </w:pPr>
    <w:ins w:id="0" w:author="lenovo" w:date="2026-01-20T14:47:44Z"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ind w:firstLine="0" w:firstLineChars="0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  <w:rPrChange w:id="3" w:author="lenovo" w:date="2026-01-20T14:47:49Z">
                                  <w:rPr>
                                    <w:rFonts w:hint="eastAsia" w:eastAsia="仿宋_GB2312"/>
                                    <w:lang w:eastAsia="zh-CN"/>
                                  </w:rPr>
                                </w:rPrChange>
                              </w:rPr>
                              <w:pPrChange w:id="2" w:author="lenovo" w:date="2026-01-20T14:47:55Z">
                                <w:pPr>
                                  <w:pStyle w:val="11"/>
                                </w:pPr>
                              </w:pPrChange>
                            </w:pPr>
                            <w:ins w:id="4" w:author="lenovo" w:date="2026-01-20T14:47:52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t xml:space="preserve">— </w:t>
                              </w:r>
                            </w:ins>
                            <w:ins w:id="5" w:author="lenovo" w:date="2026-01-20T14:47:52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fldChar w:fldCharType="begin"/>
                              </w:r>
                            </w:ins>
                            <w:ins w:id="6" w:author="lenovo" w:date="2026-01-20T14:47:52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instrText xml:space="preserve"> PAGE  \* MERGEFORMAT </w:instrText>
                              </w:r>
                            </w:ins>
                            <w:ins w:id="7" w:author="lenovo" w:date="2026-01-20T14:47:52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fldChar w:fldCharType="separate"/>
                              </w:r>
                            </w:ins>
                            <w:ins w:id="8" w:author="lenovo" w:date="2026-01-20T14:47:53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t>1</w:t>
                              </w:r>
                            </w:ins>
                            <w:ins w:id="9" w:author="lenovo" w:date="2026-01-20T14:47:52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fldChar w:fldCharType="end"/>
                              </w:r>
                            </w:ins>
                            <w:ins w:id="10" w:author="lenovo" w:date="2026-01-20T14:47:52Z"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t xml:space="preserve"> —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w3J9bBAgAA1g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cNyfWwQIAANYFAAAOAAAAAAAA&#10;AAEAIAAAAB8BAABkcnMvZTJvRG9jLnhtbFBLBQYAAAAABgAGAFkBAABS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1"/>
                        <w:ind w:firstLine="0" w:firstLineChars="0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  <w:rPrChange w:id="12" w:author="lenovo" w:date="2026-01-20T14:47:49Z">
                            <w:rPr>
                              <w:rFonts w:hint="eastAsia" w:eastAsia="仿宋_GB2312"/>
                              <w:lang w:eastAsia="zh-CN"/>
                            </w:rPr>
                          </w:rPrChange>
                        </w:rPr>
                        <w:pPrChange w:id="11" w:author="lenovo" w:date="2026-01-20T14:47:55Z">
                          <w:pPr>
                            <w:pStyle w:val="11"/>
                          </w:pPr>
                        </w:pPrChange>
                      </w:pPr>
                      <w:ins w:id="13" w:author="lenovo" w:date="2026-01-20T14:47:52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t xml:space="preserve">— </w:t>
                        </w:r>
                      </w:ins>
                      <w:ins w:id="14" w:author="lenovo" w:date="2026-01-20T14:47:52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fldChar w:fldCharType="begin"/>
                        </w:r>
                      </w:ins>
                      <w:ins w:id="15" w:author="lenovo" w:date="2026-01-20T14:47:52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instrText xml:space="preserve"> PAGE  \* MERGEFORMAT </w:instrText>
                        </w:r>
                      </w:ins>
                      <w:ins w:id="16" w:author="lenovo" w:date="2026-01-20T14:47:52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fldChar w:fldCharType="separate"/>
                        </w:r>
                      </w:ins>
                      <w:ins w:id="17" w:author="lenovo" w:date="2026-01-20T14:47:53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t>1</w:t>
                        </w:r>
                      </w:ins>
                      <w:ins w:id="18" w:author="lenovo" w:date="2026-01-20T14:47:52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fldChar w:fldCharType="end"/>
                        </w:r>
                      </w:ins>
                      <w:ins w:id="19" w:author="lenovo" w:date="2026-01-20T14:47:52Z"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t xml:space="preserve"> —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mirrorMargins w:val="1"/>
  <w:bordersDoNotSurroundHeader w:val="1"/>
  <w:bordersDoNotSurroundFooter w:val="1"/>
  <w:revisionView w:markup="0"/>
  <w:trackRevisions w:val="1"/>
  <w:documentProtection w:edit="readOnly" w:formatting="1" w:enforcement="0"/>
  <w:defaultTabStop w:val="420"/>
  <w:drawingGridHorizontalSpacing w:val="14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YWM2ODNjOTc3MDJiMGUxOTdkYTAxZTRmN2E3NjgifQ=="/>
  </w:docVars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4AD9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20C4"/>
    <w:rsid w:val="001A3E93"/>
    <w:rsid w:val="001A4167"/>
    <w:rsid w:val="001B2C35"/>
    <w:rsid w:val="001B4F9F"/>
    <w:rsid w:val="001C47BB"/>
    <w:rsid w:val="001C4A8A"/>
    <w:rsid w:val="001C5633"/>
    <w:rsid w:val="001E17B7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E6AA3"/>
    <w:rsid w:val="005F1A17"/>
    <w:rsid w:val="005F69AC"/>
    <w:rsid w:val="006032A0"/>
    <w:rsid w:val="00603EDF"/>
    <w:rsid w:val="0060711A"/>
    <w:rsid w:val="0061333C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394E"/>
    <w:rsid w:val="00717342"/>
    <w:rsid w:val="0072317E"/>
    <w:rsid w:val="007450D1"/>
    <w:rsid w:val="00746113"/>
    <w:rsid w:val="00753483"/>
    <w:rsid w:val="00761F27"/>
    <w:rsid w:val="00766706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6879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1139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95C14"/>
    <w:rsid w:val="00FA332E"/>
    <w:rsid w:val="00FA5F40"/>
    <w:rsid w:val="00FA6C80"/>
    <w:rsid w:val="00FB4AEB"/>
    <w:rsid w:val="00FC4A42"/>
    <w:rsid w:val="00FC4E7D"/>
    <w:rsid w:val="00FC5590"/>
    <w:rsid w:val="00FE45FC"/>
    <w:rsid w:val="00FE50DA"/>
    <w:rsid w:val="02945363"/>
    <w:rsid w:val="038068B6"/>
    <w:rsid w:val="087C01AD"/>
    <w:rsid w:val="0BD127B8"/>
    <w:rsid w:val="0BE66D5D"/>
    <w:rsid w:val="0FF30ADF"/>
    <w:rsid w:val="11E3D827"/>
    <w:rsid w:val="13252EAC"/>
    <w:rsid w:val="14FF0FD3"/>
    <w:rsid w:val="160960E8"/>
    <w:rsid w:val="19243C7A"/>
    <w:rsid w:val="1C9C14C2"/>
    <w:rsid w:val="1E6BD7FC"/>
    <w:rsid w:val="1FBAF815"/>
    <w:rsid w:val="1FEF7C76"/>
    <w:rsid w:val="1FF90A30"/>
    <w:rsid w:val="1FFF188B"/>
    <w:rsid w:val="21B27020"/>
    <w:rsid w:val="21B30D84"/>
    <w:rsid w:val="223D067D"/>
    <w:rsid w:val="26F4043E"/>
    <w:rsid w:val="27BF24B1"/>
    <w:rsid w:val="280B6698"/>
    <w:rsid w:val="29357C94"/>
    <w:rsid w:val="2C3B2895"/>
    <w:rsid w:val="2DEF9F14"/>
    <w:rsid w:val="2E32330C"/>
    <w:rsid w:val="32A76A47"/>
    <w:rsid w:val="33F79775"/>
    <w:rsid w:val="33FD9862"/>
    <w:rsid w:val="378676B7"/>
    <w:rsid w:val="378B7132"/>
    <w:rsid w:val="3C7F44C0"/>
    <w:rsid w:val="3DB96DD3"/>
    <w:rsid w:val="3E48194C"/>
    <w:rsid w:val="3FBF7AF0"/>
    <w:rsid w:val="3FDF1BAE"/>
    <w:rsid w:val="3FEF99F4"/>
    <w:rsid w:val="3FF7697D"/>
    <w:rsid w:val="3FF9199A"/>
    <w:rsid w:val="3FFE310F"/>
    <w:rsid w:val="4DED1850"/>
    <w:rsid w:val="4F7D1E77"/>
    <w:rsid w:val="4FD9BE16"/>
    <w:rsid w:val="52405CB5"/>
    <w:rsid w:val="55C6003F"/>
    <w:rsid w:val="575F101E"/>
    <w:rsid w:val="57FDEEA9"/>
    <w:rsid w:val="57FF1BD2"/>
    <w:rsid w:val="5B7D2D94"/>
    <w:rsid w:val="5BF702FF"/>
    <w:rsid w:val="5C902352"/>
    <w:rsid w:val="5EFD2CC1"/>
    <w:rsid w:val="5F6F92C9"/>
    <w:rsid w:val="5FAECCC1"/>
    <w:rsid w:val="5FEB3E4C"/>
    <w:rsid w:val="60356CF6"/>
    <w:rsid w:val="61EFEEA4"/>
    <w:rsid w:val="651037B5"/>
    <w:rsid w:val="66AF2B1B"/>
    <w:rsid w:val="6B247448"/>
    <w:rsid w:val="6B7B7832"/>
    <w:rsid w:val="6DFE8B63"/>
    <w:rsid w:val="6E96CBF5"/>
    <w:rsid w:val="6EDC9B9B"/>
    <w:rsid w:val="6FBFF00B"/>
    <w:rsid w:val="6FFF490E"/>
    <w:rsid w:val="70341AAF"/>
    <w:rsid w:val="755D909C"/>
    <w:rsid w:val="755FE6AB"/>
    <w:rsid w:val="75AB44E8"/>
    <w:rsid w:val="75FDC20B"/>
    <w:rsid w:val="75FFAD36"/>
    <w:rsid w:val="768F43AF"/>
    <w:rsid w:val="76EFA657"/>
    <w:rsid w:val="77DF6499"/>
    <w:rsid w:val="77ED1742"/>
    <w:rsid w:val="77F7D702"/>
    <w:rsid w:val="793F9683"/>
    <w:rsid w:val="79FF1576"/>
    <w:rsid w:val="7B56B3D0"/>
    <w:rsid w:val="7B9B1546"/>
    <w:rsid w:val="7C5D92F1"/>
    <w:rsid w:val="7CBE3409"/>
    <w:rsid w:val="7CDF4AD0"/>
    <w:rsid w:val="7D3C1CA3"/>
    <w:rsid w:val="7DDFE69B"/>
    <w:rsid w:val="7E5FD345"/>
    <w:rsid w:val="7EF7053C"/>
    <w:rsid w:val="7EFFE7AD"/>
    <w:rsid w:val="7F304C57"/>
    <w:rsid w:val="7FEFBC18"/>
    <w:rsid w:val="7FF72BE4"/>
    <w:rsid w:val="7FF7C39E"/>
    <w:rsid w:val="935A05AE"/>
    <w:rsid w:val="9EBC7E9F"/>
    <w:rsid w:val="A13D681F"/>
    <w:rsid w:val="AB9FAA13"/>
    <w:rsid w:val="AD7F7C6E"/>
    <w:rsid w:val="AFFF3656"/>
    <w:rsid w:val="B1CD705E"/>
    <w:rsid w:val="B6BD6F79"/>
    <w:rsid w:val="B7FFC5E9"/>
    <w:rsid w:val="BBFF933E"/>
    <w:rsid w:val="BD7B25D5"/>
    <w:rsid w:val="BF5F9976"/>
    <w:rsid w:val="BFAB0BF7"/>
    <w:rsid w:val="BFDF61E0"/>
    <w:rsid w:val="C6E57DD4"/>
    <w:rsid w:val="CFEC8363"/>
    <w:rsid w:val="D2AF16E6"/>
    <w:rsid w:val="D5FD24DD"/>
    <w:rsid w:val="D67F0689"/>
    <w:rsid w:val="DACF08CE"/>
    <w:rsid w:val="DBAB198A"/>
    <w:rsid w:val="DF5CF0E9"/>
    <w:rsid w:val="DFEDBFC5"/>
    <w:rsid w:val="E39F02C5"/>
    <w:rsid w:val="E7E325FB"/>
    <w:rsid w:val="EDF8F0FB"/>
    <w:rsid w:val="EFF7C346"/>
    <w:rsid w:val="EFFBCDB2"/>
    <w:rsid w:val="EFFD5FE8"/>
    <w:rsid w:val="F2977D76"/>
    <w:rsid w:val="F3FB863A"/>
    <w:rsid w:val="F45F9F3F"/>
    <w:rsid w:val="F4BFD3DD"/>
    <w:rsid w:val="F77F2DC7"/>
    <w:rsid w:val="F788B3A1"/>
    <w:rsid w:val="F7EAAD04"/>
    <w:rsid w:val="F9D9CC22"/>
    <w:rsid w:val="F9FB7BD5"/>
    <w:rsid w:val="FB2FDD11"/>
    <w:rsid w:val="FC7BFE61"/>
    <w:rsid w:val="FCDB71FD"/>
    <w:rsid w:val="FDBD4780"/>
    <w:rsid w:val="FE3F958A"/>
    <w:rsid w:val="FEFF178B"/>
    <w:rsid w:val="FF2E8B27"/>
    <w:rsid w:val="FF872FCA"/>
    <w:rsid w:val="FFBF85DD"/>
    <w:rsid w:val="FFD4FE9B"/>
    <w:rsid w:val="FFDFCE47"/>
    <w:rsid w:val="FFEBB376"/>
    <w:rsid w:val="FFEF3E67"/>
    <w:rsid w:val="FFFDBD92"/>
    <w:rsid w:val="FFFDD0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unhideWhenUsed/>
    <w:qFormat/>
    <w:uiPriority w:val="99"/>
    <w:pPr>
      <w:jc w:val="left"/>
    </w:pPr>
  </w:style>
  <w:style w:type="paragraph" w:styleId="6">
    <w:name w:val="Body Text"/>
    <w:basedOn w:val="1"/>
    <w:link w:val="39"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8">
    <w:name w:val="endnote reference"/>
    <w:basedOn w:val="17"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customStyle="1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1936</Words>
  <Characters>1940</Characters>
  <Lines>12</Lines>
  <Paragraphs>3</Paragraphs>
  <TotalTime>29</TotalTime>
  <ScaleCrop>false</ScaleCrop>
  <LinksUpToDate>false</LinksUpToDate>
  <CharactersWithSpaces>1940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2020-11-10T18:10:00Z</dcterms:created>
  <dc:creator>wang shu</dc:creator>
  <cp:lastModifiedBy>lenovo</cp:lastModifiedBy>
  <cp:lastPrinted>2023-12-13T19:12:00Z</cp:lastPrinted>
  <dcterms:modified xsi:type="dcterms:W3CDTF">2026-01-20T06:48:44Z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6A6AF5E7DFA01BB6D4716E65C03AA113</vt:lpwstr>
  </property>
  <property fmtid="{D5CDD505-2E9C-101B-9397-08002B2CF9AE}" pid="4" name="DOCOPENTIME">
    <vt:lpwstr>2023-12-04172423</vt:lpwstr>
  </property>
  <property fmtid="{D5CDD505-2E9C-101B-9397-08002B2CF9AE}" pid="5" name="isOA">
    <vt:lpwstr>true</vt:lpwstr>
  </property>
  <property fmtid="{D5CDD505-2E9C-101B-9397-08002B2CF9AE}" pid="6" name="DOCUNID">
    <vt:lpwstr>22ce84ca818e4cf9ab96c5a004299ec0</vt:lpwstr>
  </property>
  <property fmtid="{D5CDD505-2E9C-101B-9397-08002B2CF9AE}" pid="7" name="ActionName">
    <vt:lpwstr>ViewAttach</vt:lpwstr>
  </property>
  <property fmtid="{D5CDD505-2E9C-101B-9397-08002B2CF9AE}" pid="8" name="RevisionFlag">
    <vt:lpwstr>0</vt:lpwstr>
  </property>
  <property fmtid="{D5CDD505-2E9C-101B-9397-08002B2CF9AE}" pid="9" name="KSOTemplateDocerSaveRecord">
    <vt:lpwstr>eyJoZGlkIjoiYjk5ODM0YmMxOWJiYWQyNDU4MGIzYWRmYTA0ZmI5NDciLCJ1c2VySWQiOiI3MzYwNTY3NDUifQ==</vt:lpwstr>
  </property>
</Properties>
</file>